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C6" w:rsidRPr="00D4440D" w:rsidRDefault="00D4440D" w:rsidP="00D4440D">
      <w:pPr>
        <w:jc w:val="center"/>
        <w:rPr>
          <w:ins w:id="0" w:author="валентина" w:date="2016-09-25T17:46:00Z"/>
          <w:b/>
          <w:color w:val="0070C0"/>
          <w:sz w:val="40"/>
          <w:szCs w:val="40"/>
          <w:rPrChange w:id="1" w:author="валентина" w:date="2016-09-25T22:30:00Z">
            <w:rPr>
              <w:ins w:id="2" w:author="валентина" w:date="2016-09-25T17:46:00Z"/>
              <w:color w:val="0070C0"/>
            </w:rPr>
          </w:rPrChange>
        </w:rPr>
        <w:pPrChange w:id="3" w:author="валентина" w:date="2016-09-25T22:29:00Z">
          <w:pPr/>
        </w:pPrChange>
      </w:pPr>
      <w:ins w:id="4" w:author="валентина" w:date="2016-09-25T22:29:00Z">
        <w:r w:rsidRPr="00D4440D">
          <w:rPr>
            <w:b/>
            <w:color w:val="0070C0"/>
            <w:sz w:val="40"/>
            <w:szCs w:val="40"/>
            <w:rPrChange w:id="5" w:author="валентина" w:date="2016-09-25T22:30:00Z">
              <w:rPr>
                <w:color w:val="0070C0"/>
              </w:rPr>
            </w:rPrChange>
          </w:rPr>
          <w:t>СПП</w:t>
        </w:r>
      </w:ins>
    </w:p>
    <w:p w:rsidR="0025090E" w:rsidRDefault="00DF68E6">
      <w:ins w:id="6" w:author="валентина" w:date="2016-09-25T17:44:00Z">
        <w:r w:rsidRPr="00DF68E6">
          <w:rPr>
            <w:b/>
            <w:sz w:val="40"/>
            <w:szCs w:val="40"/>
            <w:rPrChange w:id="7" w:author="валентина" w:date="2016-09-25T17:47:00Z">
              <w:rPr/>
            </w:rPrChange>
          </w:rPr>
          <w:t>ПРИЛОЖЕНИЕ № 1</w:t>
        </w:r>
      </w:ins>
      <w:r w:rsidR="00BB47E6" w:rsidRPr="00BB47E6">
        <w:rPr>
          <w:noProof/>
          <w:lang w:eastAsia="ru-RU"/>
        </w:rPr>
        <w:drawing>
          <wp:inline distT="0" distB="0" distL="0" distR="0">
            <wp:extent cx="5733641" cy="6257581"/>
            <wp:effectExtent l="19050" t="0" r="409" b="0"/>
            <wp:docPr id="3" name="Рисунок 3" descr="http://festival.1september.ru/articles/521274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21274/img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324" cy="6355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090E" w:rsidSect="00512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trackRevisions/>
  <w:defaultTabStop w:val="708"/>
  <w:characterSpacingControl w:val="doNotCompress"/>
  <w:compat/>
  <w:rsids>
    <w:rsidRoot w:val="00BB47E6"/>
    <w:rsid w:val="0025713B"/>
    <w:rsid w:val="003839C6"/>
    <w:rsid w:val="005120C1"/>
    <w:rsid w:val="00862C39"/>
    <w:rsid w:val="00BB47E6"/>
    <w:rsid w:val="00C11032"/>
    <w:rsid w:val="00D4440D"/>
    <w:rsid w:val="00DF68E6"/>
    <w:rsid w:val="00F12ED6"/>
    <w:rsid w:val="00F73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7E6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BB47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7</cp:revision>
  <dcterms:created xsi:type="dcterms:W3CDTF">2016-09-25T12:18:00Z</dcterms:created>
  <dcterms:modified xsi:type="dcterms:W3CDTF">2016-09-25T17:32:00Z</dcterms:modified>
</cp:coreProperties>
</file>